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6546C7" w:rsidRPr="006546C7" w:rsidRDefault="006546C7" w:rsidP="006546C7">
      <w:pPr>
        <w:widowControl w:val="0"/>
        <w:suppressAutoHyphens/>
        <w:ind w:right="140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6546C7">
        <w:rPr>
          <w:rFonts w:ascii="Calibri" w:hAnsi="Calibri"/>
          <w:b/>
          <w:bCs/>
          <w:sz w:val="28"/>
          <w:szCs w:val="28"/>
          <w:lang w:eastAsia="ar-SA"/>
        </w:rPr>
        <w:t>APPALTO SPECIFICO INDETTO DAL SEGRETARIATO GENERALE DELLA GIUSTIZIA AMMINISTRATIVA – UFFICIO UNICO CONTRATTI E RISORSE PER L’AFFIDAMENTO DEI SERVIZI DI PORTIERATO/RECEPTION ED ALTRI SERVIZI AUSILIARI NELL’AMBITO DELLO SDA PER LA FORNITURA DEI “SERVIZI AGLI IMMOBILI” IN USO, A QUALSIASI TITOLO, ALLE PUBBLICHE AMMINISTRAZIONI</w:t>
      </w:r>
    </w:p>
    <w:p w:rsidR="006546C7" w:rsidRPr="006546C7" w:rsidRDefault="006546C7" w:rsidP="006546C7">
      <w:pPr>
        <w:widowControl w:val="0"/>
        <w:suppressAutoHyphens/>
        <w:ind w:right="-992"/>
        <w:jc w:val="both"/>
        <w:rPr>
          <w:rFonts w:ascii="Calibri" w:hAnsi="Calibri"/>
          <w:b/>
          <w:bCs/>
          <w:sz w:val="28"/>
          <w:szCs w:val="28"/>
          <w:lang w:eastAsia="ar-SA"/>
        </w:rPr>
      </w:pPr>
    </w:p>
    <w:p w:rsidR="00A713A2" w:rsidRPr="00A713A2" w:rsidRDefault="00A713A2" w:rsidP="00A713A2">
      <w:pPr>
        <w:widowControl w:val="0"/>
        <w:suppressAutoHyphens/>
        <w:ind w:right="-992"/>
        <w:jc w:val="both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696AFC">
        <w:rPr>
          <w:rFonts w:ascii="Calibri" w:hAnsi="Calibri"/>
          <w:b/>
          <w:bCs/>
          <w:sz w:val="28"/>
          <w:szCs w:val="28"/>
          <w:lang w:eastAsia="ar-SA"/>
        </w:rPr>
        <w:t>ALLEGATO 1</w:t>
      </w:r>
      <w:r>
        <w:rPr>
          <w:rFonts w:ascii="Calibri" w:hAnsi="Calibri"/>
          <w:b/>
          <w:bCs/>
          <w:sz w:val="28"/>
          <w:szCs w:val="28"/>
          <w:lang w:eastAsia="ar-SA"/>
        </w:rPr>
        <w:t>4</w:t>
      </w:r>
      <w:r w:rsidRPr="00696AFC">
        <w:rPr>
          <w:rFonts w:ascii="Calibri" w:hAnsi="Calibri"/>
          <w:b/>
          <w:bCs/>
          <w:sz w:val="28"/>
          <w:szCs w:val="28"/>
          <w:lang w:eastAsia="ar-SA"/>
        </w:rPr>
        <w:t xml:space="preserve"> AL CAPITOLATO D’ONERI – SCHEMA DI PRESENTAZIONE DELLA </w:t>
      </w:r>
      <w:r>
        <w:rPr>
          <w:rFonts w:ascii="Calibri" w:hAnsi="Calibri"/>
          <w:b/>
          <w:bCs/>
          <w:sz w:val="28"/>
          <w:szCs w:val="28"/>
          <w:lang w:eastAsia="ar-SA"/>
        </w:rPr>
        <w:t>OFFERTA ECONOMICA</w:t>
      </w:r>
    </w:p>
    <w:p w:rsidR="00696AFC" w:rsidRPr="00696AFC" w:rsidRDefault="00696AFC" w:rsidP="00696AFC">
      <w:pPr>
        <w:pStyle w:val="Corpodeltesto3"/>
        <w:widowControl w:val="0"/>
        <w:ind w:right="-1"/>
        <w:rPr>
          <w:rFonts w:ascii="Calibri" w:hAnsi="Calibri"/>
          <w:b/>
          <w:bCs/>
          <w:color w:val="auto"/>
          <w:sz w:val="28"/>
          <w:szCs w:val="28"/>
          <w:lang w:eastAsia="ar-SA"/>
        </w:rPr>
      </w:pPr>
    </w:p>
    <w:p w:rsidR="00284194" w:rsidRDefault="00284194" w:rsidP="00284194">
      <w:pPr>
        <w:pStyle w:val="Corpodeltesto3"/>
        <w:widowControl w:val="0"/>
        <w:ind w:right="140"/>
        <w:rPr>
          <w:rFonts w:ascii="Calibri" w:hAnsi="Calibri" w:cs="Trebuchet MS"/>
          <w:b/>
          <w:bCs/>
          <w:sz w:val="28"/>
          <w:szCs w:val="28"/>
        </w:rPr>
      </w:pPr>
      <w:r>
        <w:rPr>
          <w:rFonts w:ascii="Calibri" w:hAnsi="Calibri" w:cs="Trebuchet MS"/>
          <w:b/>
          <w:bCs/>
          <w:sz w:val="28"/>
          <w:szCs w:val="28"/>
        </w:rPr>
        <w:t>LOTTO 3 -  CAT. MERCEOLOGICA N. 4 - CIG 9517427D35</w:t>
      </w:r>
    </w:p>
    <w:p w:rsidR="00E7128D" w:rsidRDefault="00E7128D" w:rsidP="00696AFC">
      <w:pPr>
        <w:pStyle w:val="Default"/>
        <w:ind w:right="-1"/>
      </w:pPr>
    </w:p>
    <w:p w:rsidR="00E7128D" w:rsidRDefault="00E7128D" w:rsidP="00696AFC">
      <w:pPr>
        <w:pStyle w:val="Default"/>
        <w:ind w:right="-1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E35DF5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35DF5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</w:rPr>
        <w:t xml:space="preserve"> </w:t>
      </w:r>
      <w:r w:rsidR="0047738B" w:rsidRPr="005250D2">
        <w:rPr>
          <w:rFonts w:ascii="Times New Roman" w:hAnsi="Times New Roman" w:cs="Times New Roman"/>
        </w:rPr>
        <w:t xml:space="preserve">che per l’esecuzione dei servizi oggetto d’appalto, come meglio descritti nel Capitolato </w:t>
      </w:r>
      <w:r w:rsidR="00696AFC" w:rsidRPr="005250D2">
        <w:rPr>
          <w:rFonts w:ascii="Times New Roman" w:hAnsi="Times New Roman" w:cs="Times New Roman"/>
        </w:rPr>
        <w:t>Tecnico Allegato</w:t>
      </w:r>
      <w:r w:rsidR="0047738B" w:rsidRPr="005250D2">
        <w:rPr>
          <w:rFonts w:ascii="Times New Roman" w:hAnsi="Times New Roman" w:cs="Times New Roman"/>
        </w:rPr>
        <w:t xml:space="preserve"> “1“,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 xml:space="preserve">un </w:t>
      </w:r>
      <w:r w:rsidR="00F95901">
        <w:rPr>
          <w:rFonts w:ascii="Times New Roman" w:hAnsi="Times New Roman" w:cs="Times New Roman"/>
          <w:color w:val="auto"/>
        </w:rPr>
        <w:t>ribasso percentuale pari a _________</w:t>
      </w:r>
      <w:proofErr w:type="gramStart"/>
      <w:r w:rsidR="00F95901">
        <w:rPr>
          <w:rFonts w:ascii="Times New Roman" w:hAnsi="Times New Roman" w:cs="Times New Roman"/>
          <w:color w:val="auto"/>
        </w:rPr>
        <w:t>%  (</w:t>
      </w:r>
      <w:proofErr w:type="spellStart"/>
      <w:proofErr w:type="gramEnd"/>
      <w:r w:rsidR="00F95901">
        <w:rPr>
          <w:rFonts w:ascii="Times New Roman" w:hAnsi="Times New Roman" w:cs="Times New Roman"/>
          <w:color w:val="auto"/>
        </w:rPr>
        <w:t>diconsi</w:t>
      </w:r>
      <w:proofErr w:type="spellEnd"/>
      <w:r w:rsidR="00F95901">
        <w:rPr>
          <w:rFonts w:ascii="Times New Roman" w:hAnsi="Times New Roman" w:cs="Times New Roman"/>
          <w:color w:val="auto"/>
        </w:rPr>
        <w:t xml:space="preserve"> ____ e ___ per cento) sull’importo a base di gara (al netto degli oneri della sicurezza e dell’importo a consumo), che determina un’offerta complessiva e incondizionata</w:t>
      </w:r>
      <w:r w:rsidR="00756AEE" w:rsidRPr="00307532">
        <w:rPr>
          <w:rFonts w:ascii="Times New Roman" w:hAnsi="Times New Roman" w:cs="Times New Roman"/>
          <w:color w:val="auto"/>
        </w:rPr>
        <w:t xml:space="preserve"> di €____________________________,__(in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7E6F06">
        <w:rPr>
          <w:rFonts w:ascii="Times New Roman" w:hAnsi="Times New Roman" w:cs="Times New Roman"/>
          <w:color w:val="auto"/>
        </w:rPr>
        <w:t xml:space="preserve"> delle seguenti voci</w:t>
      </w:r>
      <w:r w:rsidR="00871EA4">
        <w:rPr>
          <w:rFonts w:ascii="Times New Roman" w:hAnsi="Times New Roman" w:cs="Times New Roman"/>
          <w:color w:val="auto"/>
        </w:rPr>
        <w:t xml:space="preserve"> richieste</w:t>
      </w:r>
      <w:r w:rsidR="007E6F06">
        <w:rPr>
          <w:rFonts w:ascii="Times New Roman" w:hAnsi="Times New Roman" w:cs="Times New Roman"/>
          <w:color w:val="auto"/>
        </w:rPr>
        <w:t>,</w:t>
      </w:r>
      <w:r w:rsidR="00871EA4">
        <w:rPr>
          <w:rFonts w:ascii="Times New Roman" w:hAnsi="Times New Roman" w:cs="Times New Roman"/>
          <w:color w:val="auto"/>
        </w:rPr>
        <w:t xml:space="preserve"> a pena di esclusione, ai sensi dell’art. </w:t>
      </w:r>
      <w:r w:rsidR="00871EA4" w:rsidRPr="00871EA4">
        <w:rPr>
          <w:rFonts w:ascii="Times New Roman" w:hAnsi="Times New Roman" w:cs="Times New Roman"/>
          <w:color w:val="auto"/>
        </w:rPr>
        <w:t>95, comma 10, d.lgs.</w:t>
      </w:r>
      <w:r w:rsidR="00871EA4">
        <w:rPr>
          <w:rFonts w:ascii="Times New Roman" w:hAnsi="Times New Roman" w:cs="Times New Roman"/>
          <w:color w:val="auto"/>
        </w:rPr>
        <w:t xml:space="preserve"> 50/2016: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878"/>
        <w:gridCol w:w="1008"/>
        <w:gridCol w:w="1417"/>
        <w:gridCol w:w="2268"/>
        <w:gridCol w:w="2977"/>
      </w:tblGrid>
      <w:tr w:rsidR="00092A82" w:rsidRPr="00F00804" w:rsidTr="00092A82">
        <w:trPr>
          <w:trHeight w:val="756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Ore settimanali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A82" w:rsidRPr="00F00804" w:rsidRDefault="00092A82" w:rsidP="0082225C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</w:t>
            </w:r>
            <w:r w:rsidR="0082225C">
              <w:rPr>
                <w:color w:val="000000"/>
              </w:rPr>
              <w:t xml:space="preserve"> </w:t>
            </w:r>
            <w:r w:rsidRPr="00F00804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</w:tbl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manodopera. 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(in cifre) (</w:t>
      </w:r>
      <w:proofErr w:type="spellStart"/>
      <w:r>
        <w:rPr>
          <w:rFonts w:ascii="Times New Roman" w:hAnsi="Times New Roman" w:cs="Times New Roman"/>
        </w:rPr>
        <w:t>diconsi</w:t>
      </w:r>
      <w:proofErr w:type="spellEnd"/>
      <w:r>
        <w:rPr>
          <w:rFonts w:ascii="Times New Roman" w:hAnsi="Times New Roman" w:cs="Times New Roman"/>
        </w:rPr>
        <w:t xml:space="preserve">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092A8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6B5DF8">
        <w:rPr>
          <w:rFonts w:ascii="Times New Roman" w:hAnsi="Times New Roman" w:cs="Times New Roman"/>
        </w:rPr>
        <w:t xml:space="preserve">Il ribasso verrà applicato alla quota 28,7% dell’importo unitario STIMATO messo a gara. Tale importo è composto dal </w:t>
      </w:r>
      <w:r>
        <w:rPr>
          <w:rFonts w:ascii="Times New Roman" w:hAnsi="Times New Roman" w:cs="Times New Roman"/>
        </w:rPr>
        <w:t>costo</w:t>
      </w:r>
      <w:r w:rsidRPr="006B5DF8">
        <w:rPr>
          <w:rFonts w:ascii="Times New Roman" w:hAnsi="Times New Roman" w:cs="Times New Roman"/>
        </w:rPr>
        <w:t xml:space="preserve"> della manodopera + l’importo degli utili e </w:t>
      </w:r>
      <w:r>
        <w:rPr>
          <w:rFonts w:ascii="Times New Roman" w:hAnsi="Times New Roman" w:cs="Times New Roman"/>
        </w:rPr>
        <w:t>spese generali</w:t>
      </w:r>
      <w:r w:rsidRPr="006B5DF8">
        <w:rPr>
          <w:rFonts w:ascii="Times New Roman" w:hAnsi="Times New Roman" w:cs="Times New Roman"/>
        </w:rPr>
        <w:t>. Pertanto il ribasso verrà applic</w:t>
      </w:r>
      <w:r>
        <w:rPr>
          <w:rFonts w:ascii="Times New Roman" w:hAnsi="Times New Roman" w:cs="Times New Roman"/>
        </w:rPr>
        <w:t>ato solo su quest’ultima quota.</w:t>
      </w:r>
    </w:p>
    <w:p w:rsidR="00100EC0" w:rsidRDefault="00100EC0" w:rsidP="00092A82">
      <w:pPr>
        <w:pStyle w:val="Default"/>
        <w:jc w:val="both"/>
        <w:rPr>
          <w:rFonts w:ascii="Times New Roman" w:hAnsi="Times New Roman" w:cs="Times New Roman"/>
        </w:rPr>
      </w:pPr>
    </w:p>
    <w:p w:rsidR="00100EC0" w:rsidRDefault="00100EC0" w:rsidP="00100EC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N.B. </w:t>
      </w:r>
      <w:r>
        <w:rPr>
          <w:rFonts w:ascii="Times New Roman" w:hAnsi="Times New Roman" w:cs="Times New Roman"/>
          <w:b/>
          <w:u w:val="single"/>
        </w:rPr>
        <w:t>L’indicazione del costo della manodopera deve comprendere anche quello sostenuto dall’eventuale subappaltatore.</w:t>
      </w:r>
      <w:r>
        <w:rPr>
          <w:rFonts w:ascii="Times New Roman" w:hAnsi="Times New Roman" w:cs="Times New Roman"/>
        </w:rPr>
        <w:t xml:space="preserve"> In quanto finalizzata a consentire la verifica del rispetto dei minimi salariali la previsione (articolo 95, comma 10, D.lgs. n. 50/2016) non può che essere estesa a tutti i costi che l’offerente, direttamente o indirettamente, sostiene per adempiere alle obbligazioni contrattualmente assunte. </w:t>
      </w: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077890" w:rsidRDefault="00077890" w:rsidP="00693CE5">
      <w:pPr>
        <w:pStyle w:val="Default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</w:t>
      </w:r>
      <w:proofErr w:type="spellStart"/>
      <w:r w:rsidR="00BC62D2">
        <w:rPr>
          <w:rFonts w:ascii="Times New Roman" w:hAnsi="Times New Roman" w:cs="Times New Roman"/>
        </w:rPr>
        <w:t>diconsi</w:t>
      </w:r>
      <w:proofErr w:type="spellEnd"/>
      <w:r w:rsidR="00BC62D2">
        <w:rPr>
          <w:rFonts w:ascii="Times New Roman" w:hAnsi="Times New Roman" w:cs="Times New Roman"/>
        </w:rPr>
        <w:t xml:space="preserve">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10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257"/>
        <w:gridCol w:w="13"/>
        <w:gridCol w:w="2007"/>
        <w:gridCol w:w="13"/>
      </w:tblGrid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66990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costo manodopera </w:t>
            </w:r>
            <w:r>
              <w:rPr>
                <w:color w:val="000000"/>
              </w:rPr>
              <w:t xml:space="preserve">(art. 95, comma 10 </w:t>
            </w:r>
            <w:r w:rsidRPr="00F00804">
              <w:rPr>
                <w:color w:val="000000"/>
              </w:rPr>
              <w:t xml:space="preserve">d.lgs. 50/2016) </w:t>
            </w:r>
            <w:r>
              <w:rPr>
                <w:color w:val="000000"/>
              </w:rPr>
              <w:t>(1)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 xml:space="preserve">la sicurezza (art. 95, comma 10 </w:t>
            </w:r>
            <w:r w:rsidR="00FE6F2D">
              <w:rPr>
                <w:color w:val="000000"/>
              </w:rPr>
              <w:t>d.lgs. 50/2016) (2)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047CCC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047CCC">
              <w:rPr>
                <w:color w:val="000000"/>
              </w:rPr>
              <w:t xml:space="preserve">macchinari, </w:t>
            </w:r>
            <w:r w:rsidR="00F3460D">
              <w:rPr>
                <w:color w:val="000000"/>
              </w:rPr>
              <w:t>delle attrezzature e prodotti</w:t>
            </w:r>
            <w:r>
              <w:rPr>
                <w:color w:val="000000"/>
              </w:rPr>
              <w:t xml:space="preserve"> inclus</w:t>
            </w:r>
            <w:r w:rsidR="00756AEE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nel </w:t>
            </w:r>
            <w:r w:rsidR="00756AEE">
              <w:rPr>
                <w:color w:val="000000"/>
              </w:rPr>
              <w:t>canone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047CCC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CC" w:rsidRDefault="00047CCC" w:rsidP="00047CCC">
            <w:pPr>
              <w:rPr>
                <w:color w:val="000000"/>
              </w:rPr>
            </w:pPr>
            <w:r>
              <w:rPr>
                <w:color w:val="000000"/>
              </w:rPr>
              <w:t>Costo migliorie diverse dalla manodopera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CC" w:rsidRPr="00F00804" w:rsidRDefault="00047CCC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092A82" w:rsidP="00092A82">
            <w:pPr>
              <w:rPr>
                <w:color w:val="000000"/>
              </w:rPr>
            </w:pPr>
            <w:r>
              <w:rPr>
                <w:color w:val="000000"/>
              </w:rPr>
              <w:t>Importo a canone complessivo offerto</w:t>
            </w:r>
            <w:r w:rsidR="00756AEE">
              <w:rPr>
                <w:color w:val="000000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3460D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546" w:rsidRPr="00F00804" w:rsidRDefault="00756AEE" w:rsidP="006546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6546C7">
              <w:rPr>
                <w:color w:val="000000"/>
              </w:rPr>
              <w:t>40</w:t>
            </w:r>
            <w:r w:rsidR="00092A82">
              <w:rPr>
                <w:color w:val="000000"/>
              </w:rPr>
              <w:t>0</w:t>
            </w:r>
            <w:r w:rsidR="00D10B1E">
              <w:rPr>
                <w:color w:val="000000"/>
              </w:rPr>
              <w:t>,00</w:t>
            </w:r>
          </w:p>
        </w:tc>
      </w:tr>
      <w:tr w:rsidR="00756AEE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EE" w:rsidRPr="00F00804" w:rsidRDefault="00756AEE" w:rsidP="00756AEE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</w:t>
            </w:r>
            <w:r w:rsidR="00092A82">
              <w:rPr>
                <w:color w:val="000000"/>
              </w:rPr>
              <w:t xml:space="preserve"> canone</w:t>
            </w:r>
            <w:r w:rsidRPr="00F00804">
              <w:rPr>
                <w:color w:val="000000"/>
              </w:rPr>
              <w:t xml:space="preserve">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EE" w:rsidRPr="00F00804" w:rsidRDefault="00756AEE" w:rsidP="00756AEE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5250D2" w:rsidRPr="009808EA" w:rsidRDefault="00814B91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814B91">
        <w:rPr>
          <w:b/>
          <w:szCs w:val="24"/>
        </w:rPr>
        <w:t>d)</w:t>
      </w:r>
      <w:r>
        <w:rPr>
          <w:szCs w:val="24"/>
        </w:rPr>
        <w:t xml:space="preserve"> </w:t>
      </w:r>
      <w:r w:rsidR="005250D2" w:rsidRPr="009808EA">
        <w:rPr>
          <w:szCs w:val="24"/>
        </w:rPr>
        <w:t xml:space="preserve">che quanto risulta </w:t>
      </w:r>
      <w:r>
        <w:rPr>
          <w:szCs w:val="24"/>
        </w:rPr>
        <w:t>dal capitolato d’oneri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E35DF5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e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 w:rsidR="00237A7F"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E35DF5" w:rsidP="00047CCC">
      <w:pPr>
        <w:pStyle w:val="Intestazione"/>
        <w:tabs>
          <w:tab w:val="clear" w:pos="4819"/>
          <w:tab w:val="clear" w:pos="9638"/>
          <w:tab w:val="left" w:pos="284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lastRenderedPageBreak/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, se non firmata </w:t>
      </w:r>
      <w:proofErr w:type="gramStart"/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digitalmente, 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</w:t>
      </w:r>
      <w:proofErr w:type="gramEnd"/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essere allegata copia fotostatica del documento di identità del soggetto firmatario, in corso di validità (Carta d’Identità/Patente di guida rilasciata dal Prefetto/Passaporto). </w:t>
      </w:r>
      <w:ins w:id="1" w:author="QUERQUI Cristiana" w:date="2018-04-18T18:09:00Z">
        <w:r w:rsidR="00D51A5D">
          <w:rPr>
            <w:rFonts w:ascii="Times New Roman" w:eastAsia="Times New Roman" w:hAnsi="Times New Roman" w:cs="Times New Roman"/>
            <w:color w:val="auto"/>
            <w:sz w:val="16"/>
            <w:szCs w:val="16"/>
            <w:lang w:eastAsia="it-IT"/>
          </w:rPr>
          <w:t xml:space="preserve"> </w:t>
        </w:r>
      </w:ins>
    </w:p>
    <w:sectPr w:rsidR="00F00804" w:rsidRPr="00311B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7F" w:rsidRDefault="00237A7F" w:rsidP="00255FDD">
      <w:r>
        <w:separator/>
      </w:r>
    </w:p>
  </w:endnote>
  <w:endnote w:type="continuationSeparator" w:id="0">
    <w:p w:rsidR="00237A7F" w:rsidRDefault="00237A7F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7F" w:rsidRDefault="00237A7F" w:rsidP="00255FDD">
      <w:r>
        <w:separator/>
      </w:r>
    </w:p>
  </w:footnote>
  <w:footnote w:type="continuationSeparator" w:id="0">
    <w:p w:rsidR="00237A7F" w:rsidRDefault="00237A7F" w:rsidP="0025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1928409" r:id="rId2"/>
      </w:object>
    </w:r>
  </w:p>
  <w:p w:rsidR="00696AFC" w:rsidRPr="00CA2349" w:rsidRDefault="00696AFC" w:rsidP="00696AFC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696AFC" w:rsidRDefault="00696A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QUERQUI Cristiana">
    <w15:presenceInfo w15:providerId="AD" w15:userId="S-1-5-21-1919353012-827150394-1539857752-54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32B8"/>
    <w:rsid w:val="0001473A"/>
    <w:rsid w:val="00047CCC"/>
    <w:rsid w:val="000556B4"/>
    <w:rsid w:val="00077890"/>
    <w:rsid w:val="000814BA"/>
    <w:rsid w:val="00084C58"/>
    <w:rsid w:val="00092A82"/>
    <w:rsid w:val="000C5AC9"/>
    <w:rsid w:val="000C7910"/>
    <w:rsid w:val="000D790C"/>
    <w:rsid w:val="000E516D"/>
    <w:rsid w:val="00100EC0"/>
    <w:rsid w:val="00114DF8"/>
    <w:rsid w:val="001319FA"/>
    <w:rsid w:val="001D6E86"/>
    <w:rsid w:val="00237A7F"/>
    <w:rsid w:val="00255FDD"/>
    <w:rsid w:val="00280136"/>
    <w:rsid w:val="00284194"/>
    <w:rsid w:val="002B55A8"/>
    <w:rsid w:val="002E0A4E"/>
    <w:rsid w:val="00311BA5"/>
    <w:rsid w:val="00323754"/>
    <w:rsid w:val="0032624F"/>
    <w:rsid w:val="00341410"/>
    <w:rsid w:val="00374228"/>
    <w:rsid w:val="00376B07"/>
    <w:rsid w:val="003D64F5"/>
    <w:rsid w:val="00403D3F"/>
    <w:rsid w:val="004343C3"/>
    <w:rsid w:val="004350EC"/>
    <w:rsid w:val="00472235"/>
    <w:rsid w:val="00473C53"/>
    <w:rsid w:val="0047738B"/>
    <w:rsid w:val="004966CB"/>
    <w:rsid w:val="00521799"/>
    <w:rsid w:val="005250D2"/>
    <w:rsid w:val="00556DDC"/>
    <w:rsid w:val="00567105"/>
    <w:rsid w:val="005D740C"/>
    <w:rsid w:val="005E0B5A"/>
    <w:rsid w:val="005E2D31"/>
    <w:rsid w:val="00611B76"/>
    <w:rsid w:val="00643AEF"/>
    <w:rsid w:val="006515B9"/>
    <w:rsid w:val="006546C7"/>
    <w:rsid w:val="00693CE5"/>
    <w:rsid w:val="00696AFC"/>
    <w:rsid w:val="006B5DF8"/>
    <w:rsid w:val="006C0583"/>
    <w:rsid w:val="006C3D20"/>
    <w:rsid w:val="006E5596"/>
    <w:rsid w:val="006F50FA"/>
    <w:rsid w:val="00717E07"/>
    <w:rsid w:val="007225F4"/>
    <w:rsid w:val="00727BCA"/>
    <w:rsid w:val="00756AEE"/>
    <w:rsid w:val="0076261B"/>
    <w:rsid w:val="007E6F06"/>
    <w:rsid w:val="00814B91"/>
    <w:rsid w:val="00820734"/>
    <w:rsid w:val="0082225C"/>
    <w:rsid w:val="008542FA"/>
    <w:rsid w:val="00866AA4"/>
    <w:rsid w:val="00871EA4"/>
    <w:rsid w:val="008D6709"/>
    <w:rsid w:val="00924DB4"/>
    <w:rsid w:val="009808EA"/>
    <w:rsid w:val="00A5225D"/>
    <w:rsid w:val="00A713A2"/>
    <w:rsid w:val="00A80B0E"/>
    <w:rsid w:val="00A820B8"/>
    <w:rsid w:val="00A9269C"/>
    <w:rsid w:val="00AA6084"/>
    <w:rsid w:val="00B30A31"/>
    <w:rsid w:val="00B34F6D"/>
    <w:rsid w:val="00B66DAA"/>
    <w:rsid w:val="00BC62D2"/>
    <w:rsid w:val="00BE1305"/>
    <w:rsid w:val="00C43BDC"/>
    <w:rsid w:val="00CA1081"/>
    <w:rsid w:val="00D10B1E"/>
    <w:rsid w:val="00D17146"/>
    <w:rsid w:val="00D51A5D"/>
    <w:rsid w:val="00D66990"/>
    <w:rsid w:val="00D767EC"/>
    <w:rsid w:val="00DA0364"/>
    <w:rsid w:val="00DE6523"/>
    <w:rsid w:val="00E124D5"/>
    <w:rsid w:val="00E35DF5"/>
    <w:rsid w:val="00E7128D"/>
    <w:rsid w:val="00EA37C2"/>
    <w:rsid w:val="00EA7546"/>
    <w:rsid w:val="00F00804"/>
    <w:rsid w:val="00F00C3B"/>
    <w:rsid w:val="00F27286"/>
    <w:rsid w:val="00F3460D"/>
    <w:rsid w:val="00F46842"/>
    <w:rsid w:val="00F77423"/>
    <w:rsid w:val="00F95901"/>
    <w:rsid w:val="00FC5CBC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68A6A619"/>
  <w15:docId w15:val="{39123E9E-9FEA-4781-A48E-9AFE4BD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696AFC"/>
    <w:pPr>
      <w:spacing w:after="120" w:line="300" w:lineRule="exact"/>
      <w:jc w:val="both"/>
    </w:pPr>
    <w:rPr>
      <w:rFonts w:ascii="Bookman Old Style" w:hAnsi="Bookman Old Style"/>
      <w:color w:val="00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96AFC"/>
    <w:rPr>
      <w:rFonts w:ascii="Bookman Old Style" w:eastAsia="Times New Roman" w:hAnsi="Bookman Old Style" w:cs="Times New Roman"/>
      <w:color w:val="000000"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696AFC"/>
    <w:pPr>
      <w:suppressAutoHyphens/>
      <w:jc w:val="center"/>
    </w:pPr>
    <w:rPr>
      <w:rFonts w:eastAsia="MS Minch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C2F38-C022-481F-9F63-B06120DB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QUERQUI Cristiana</cp:lastModifiedBy>
  <cp:revision>13</cp:revision>
  <dcterms:created xsi:type="dcterms:W3CDTF">2022-11-18T10:11:00Z</dcterms:created>
  <dcterms:modified xsi:type="dcterms:W3CDTF">2022-12-07T13:27:00Z</dcterms:modified>
</cp:coreProperties>
</file>